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D0E10" w14:textId="34E3B578" w:rsidR="001346FF" w:rsidRPr="00470053" w:rsidRDefault="00352559" w:rsidP="001346FF">
      <w:pPr>
        <w:rPr>
          <w:sz w:val="44"/>
          <w:szCs w:val="44"/>
        </w:rPr>
      </w:pPr>
      <w:r w:rsidRPr="00470053">
        <w:rPr>
          <w:b/>
          <w:bCs/>
          <w:sz w:val="44"/>
          <w:szCs w:val="44"/>
        </w:rPr>
        <w:t xml:space="preserve">De lucht in </w:t>
      </w:r>
      <w:r w:rsidRPr="00470053">
        <w:rPr>
          <w:b/>
          <w:bCs/>
          <w:sz w:val="44"/>
          <w:szCs w:val="44"/>
          <w:highlight w:val="yellow"/>
        </w:rPr>
        <w:t>&lt;gemeente/provincie naam&gt;</w:t>
      </w:r>
      <w:r w:rsidRPr="00470053">
        <w:rPr>
          <w:b/>
          <w:bCs/>
          <w:sz w:val="44"/>
          <w:szCs w:val="44"/>
        </w:rPr>
        <w:t xml:space="preserve"> wordt steeds schoner</w:t>
      </w:r>
    </w:p>
    <w:p w14:paraId="38B1E27A" w14:textId="77777777" w:rsidR="00352559" w:rsidRDefault="00352559" w:rsidP="001346FF">
      <w:pPr>
        <w:rPr>
          <w:b/>
          <w:bCs/>
        </w:rPr>
      </w:pPr>
    </w:p>
    <w:p w14:paraId="615DA313" w14:textId="4F973C3E" w:rsidR="00F745CC" w:rsidRDefault="00B8178E" w:rsidP="00DF4895">
      <w:pPr>
        <w:rPr>
          <w:b/>
          <w:bCs/>
        </w:rPr>
      </w:pPr>
      <w:r w:rsidRPr="00B8178E">
        <w:rPr>
          <w:b/>
          <w:bCs/>
        </w:rPr>
        <w:t xml:space="preserve">De lucht in Nederland wordt </w:t>
      </w:r>
      <w:r w:rsidR="00522769">
        <w:rPr>
          <w:b/>
          <w:bCs/>
        </w:rPr>
        <w:t xml:space="preserve">de laatste jaren </w:t>
      </w:r>
      <w:r w:rsidRPr="00B8178E">
        <w:rPr>
          <w:b/>
          <w:bCs/>
        </w:rPr>
        <w:t xml:space="preserve">steeds </w:t>
      </w:r>
      <w:r w:rsidR="00522769">
        <w:rPr>
          <w:b/>
          <w:bCs/>
        </w:rPr>
        <w:t xml:space="preserve">een stukje </w:t>
      </w:r>
      <w:r w:rsidRPr="00B8178E">
        <w:rPr>
          <w:b/>
          <w:bCs/>
        </w:rPr>
        <w:t>schoner</w:t>
      </w:r>
      <w:r w:rsidR="000C2F8A">
        <w:rPr>
          <w:b/>
          <w:bCs/>
        </w:rPr>
        <w:t xml:space="preserve">, maar </w:t>
      </w:r>
      <w:r w:rsidR="004D78AD">
        <w:rPr>
          <w:b/>
          <w:bCs/>
        </w:rPr>
        <w:t>het is niet schoon genoeg.</w:t>
      </w:r>
      <w:r w:rsidR="0078266B">
        <w:rPr>
          <w:b/>
          <w:bCs/>
        </w:rPr>
        <w:t xml:space="preserve"> </w:t>
      </w:r>
      <w:r w:rsidR="004D78AD" w:rsidRPr="00B8178E">
        <w:rPr>
          <w:b/>
          <w:bCs/>
        </w:rPr>
        <w:t xml:space="preserve">Als u meerdere jaren ongezonde lucht inademt, kunt u ziek worden of zelfs eerder overlijden. </w:t>
      </w:r>
      <w:r w:rsidR="00F745CC">
        <w:rPr>
          <w:b/>
          <w:bCs/>
        </w:rPr>
        <w:t xml:space="preserve">Om de luchtkwaliteit te verbeteren, </w:t>
      </w:r>
      <w:r w:rsidR="004D78AD" w:rsidRPr="00B8178E">
        <w:rPr>
          <w:b/>
          <w:bCs/>
        </w:rPr>
        <w:t xml:space="preserve">werken gemeenten, provincies en het Rijk </w:t>
      </w:r>
      <w:r w:rsidR="004D78AD">
        <w:rPr>
          <w:b/>
          <w:bCs/>
        </w:rPr>
        <w:t>sinds 20</w:t>
      </w:r>
      <w:r w:rsidR="00C070B3">
        <w:rPr>
          <w:b/>
          <w:bCs/>
        </w:rPr>
        <w:t>20</w:t>
      </w:r>
      <w:r w:rsidR="004D78AD">
        <w:rPr>
          <w:b/>
          <w:bCs/>
        </w:rPr>
        <w:t xml:space="preserve"> </w:t>
      </w:r>
      <w:r w:rsidR="004D78AD" w:rsidRPr="00B8178E">
        <w:rPr>
          <w:b/>
          <w:bCs/>
        </w:rPr>
        <w:t>samen</w:t>
      </w:r>
      <w:r w:rsidR="00F745CC">
        <w:rPr>
          <w:b/>
          <w:bCs/>
        </w:rPr>
        <w:t xml:space="preserve"> in </w:t>
      </w:r>
      <w:r w:rsidR="00DF4895" w:rsidRPr="00DF4895">
        <w:rPr>
          <w:b/>
          <w:bCs/>
        </w:rPr>
        <w:t xml:space="preserve">het Schone Lucht Akkoord (SLA). </w:t>
      </w:r>
    </w:p>
    <w:p w14:paraId="327434FC" w14:textId="77777777" w:rsidR="00843EF5" w:rsidRDefault="00843EF5" w:rsidP="000A21AB">
      <w:pPr>
        <w:rPr>
          <w:b/>
          <w:bCs/>
        </w:rPr>
      </w:pPr>
    </w:p>
    <w:p w14:paraId="55907DF0" w14:textId="77777777" w:rsidR="00BA66EA" w:rsidRPr="00D21475" w:rsidRDefault="00BA66EA" w:rsidP="00BA66EA">
      <w:pPr>
        <w:rPr>
          <w:b/>
          <w:bCs/>
        </w:rPr>
      </w:pPr>
      <w:r>
        <w:rPr>
          <w:b/>
          <w:bCs/>
        </w:rPr>
        <w:t xml:space="preserve">Minimaal 50% </w:t>
      </w:r>
      <w:r w:rsidRPr="00D21475">
        <w:rPr>
          <w:b/>
          <w:bCs/>
        </w:rPr>
        <w:t>gezondheidswinst</w:t>
      </w:r>
      <w:r>
        <w:rPr>
          <w:b/>
          <w:bCs/>
        </w:rPr>
        <w:t xml:space="preserve"> in 2030</w:t>
      </w:r>
    </w:p>
    <w:p w14:paraId="526426D2" w14:textId="2FA548FF" w:rsidR="00D31985" w:rsidRDefault="00D31985" w:rsidP="002E3823">
      <w:r w:rsidRPr="00D31985">
        <w:t xml:space="preserve">Het doel van het Schone Lucht Akkoord is om gezamenlijk de luchtkwaliteit in Nederland </w:t>
      </w:r>
      <w:r>
        <w:t xml:space="preserve">blijvend </w:t>
      </w:r>
      <w:r w:rsidRPr="00D31985">
        <w:t>te verbeteren</w:t>
      </w:r>
      <w:r w:rsidR="00953D6C">
        <w:t xml:space="preserve">, met </w:t>
      </w:r>
      <w:r w:rsidR="000A21AB" w:rsidRPr="00BA66EA">
        <w:t xml:space="preserve">een gezondheidswinst van 50 procent </w:t>
      </w:r>
      <w:r w:rsidR="00953D6C">
        <w:t xml:space="preserve">in 2030 </w:t>
      </w:r>
      <w:r w:rsidR="000A21AB" w:rsidRPr="00BA66EA">
        <w:t>vergeleken met 2016.</w:t>
      </w:r>
      <w:r w:rsidR="00BA66EA" w:rsidRPr="00BA66EA">
        <w:t xml:space="preserve"> </w:t>
      </w:r>
      <w:r w:rsidR="00F059B1" w:rsidRPr="00BA66EA">
        <w:t>Dat betekent onder andere</w:t>
      </w:r>
      <w:r w:rsidR="00337855" w:rsidRPr="00BA66EA">
        <w:t xml:space="preserve"> m</w:t>
      </w:r>
      <w:r w:rsidR="00337855" w:rsidRPr="00337855">
        <w:t>inder kinderen die astma krijgen door luchtvervuiling</w:t>
      </w:r>
      <w:r w:rsidR="00337855" w:rsidRPr="00BA66EA">
        <w:t>, m</w:t>
      </w:r>
      <w:r w:rsidR="00337855" w:rsidRPr="00337855">
        <w:t xml:space="preserve">inder kans </w:t>
      </w:r>
      <w:r w:rsidR="00996378">
        <w:t>op hart- en vaatziek</w:t>
      </w:r>
      <w:r w:rsidR="0061791F">
        <w:t xml:space="preserve">ten </w:t>
      </w:r>
      <w:r w:rsidR="00337855" w:rsidRPr="00BA66EA">
        <w:t>en m</w:t>
      </w:r>
      <w:r w:rsidR="00337855" w:rsidRPr="00337855">
        <w:t>eer kwaliteit van leven</w:t>
      </w:r>
      <w:r w:rsidR="00337855" w:rsidRPr="00BA66EA">
        <w:t>.</w:t>
      </w:r>
      <w:r w:rsidR="002E3823" w:rsidRPr="00BA66EA">
        <w:t xml:space="preserve"> </w:t>
      </w:r>
    </w:p>
    <w:p w14:paraId="4A27F547" w14:textId="77777777" w:rsidR="00B23704" w:rsidRDefault="00B23704" w:rsidP="001346FF">
      <w:pPr>
        <w:rPr>
          <w:b/>
          <w:bCs/>
        </w:rPr>
      </w:pPr>
    </w:p>
    <w:p w14:paraId="3F5432EE" w14:textId="36B4DCD2" w:rsidR="00326772" w:rsidRPr="00AB2418" w:rsidRDefault="00326772" w:rsidP="001346FF">
      <w:r w:rsidRPr="00AB2418">
        <w:rPr>
          <w:highlight w:val="yellow"/>
        </w:rPr>
        <w:t>&lt;</w:t>
      </w:r>
      <w:r w:rsidR="00AB2418">
        <w:rPr>
          <w:highlight w:val="yellow"/>
        </w:rPr>
        <w:t xml:space="preserve">Voeg hier eventueel </w:t>
      </w:r>
      <w:r w:rsidRPr="00AB2418">
        <w:rPr>
          <w:highlight w:val="yellow"/>
        </w:rPr>
        <w:t xml:space="preserve">een alinea </w:t>
      </w:r>
      <w:r w:rsidR="00AB2418">
        <w:rPr>
          <w:highlight w:val="yellow"/>
        </w:rPr>
        <w:t xml:space="preserve">toe </w:t>
      </w:r>
      <w:r w:rsidRPr="00AB2418">
        <w:rPr>
          <w:highlight w:val="yellow"/>
        </w:rPr>
        <w:t xml:space="preserve">welke maatregelen uw gemeente/provincie treft </w:t>
      </w:r>
      <w:r w:rsidR="00AB2418">
        <w:rPr>
          <w:highlight w:val="yellow"/>
        </w:rPr>
        <w:t>om de luchtkwaliteit in uw gemeente/provincie te verbeteren&gt;</w:t>
      </w:r>
    </w:p>
    <w:p w14:paraId="4D4FA01A" w14:textId="77777777" w:rsidR="005A0980" w:rsidRDefault="005A0980" w:rsidP="001346FF">
      <w:pPr>
        <w:rPr>
          <w:b/>
          <w:bCs/>
        </w:rPr>
      </w:pPr>
    </w:p>
    <w:p w14:paraId="3FFBBC16" w14:textId="233FB308" w:rsidR="00771B7B" w:rsidRPr="001346FF" w:rsidRDefault="00C75743" w:rsidP="00771B7B">
      <w:pPr>
        <w:rPr>
          <w:b/>
          <w:bCs/>
        </w:rPr>
      </w:pPr>
      <w:r>
        <w:rPr>
          <w:b/>
          <w:bCs/>
        </w:rPr>
        <w:t>Help ook mee de lucht schoner te maken</w:t>
      </w:r>
    </w:p>
    <w:p w14:paraId="440B9F61" w14:textId="65F0B97D" w:rsidR="001346FF" w:rsidRDefault="00C75743" w:rsidP="001346FF">
      <w:r>
        <w:t>Als inwoner kun</w:t>
      </w:r>
      <w:r w:rsidR="00B23704">
        <w:t>t u</w:t>
      </w:r>
      <w:r>
        <w:t xml:space="preserve"> zelf bijdragen aan schonere lucht. </w:t>
      </w:r>
      <w:r w:rsidR="00771B7B">
        <w:t xml:space="preserve">Denk aan vaker de fiets </w:t>
      </w:r>
      <w:r w:rsidR="00EB79B5">
        <w:t>pakken</w:t>
      </w:r>
      <w:r w:rsidR="00771B7B">
        <w:t>,</w:t>
      </w:r>
      <w:r w:rsidR="00EB79B5">
        <w:t xml:space="preserve"> </w:t>
      </w:r>
      <w:r w:rsidR="006419FC">
        <w:t>bewuster te reizen of bijvoorbeeld niet te barbecu</w:t>
      </w:r>
      <w:r w:rsidR="00744143">
        <w:t>e</w:t>
      </w:r>
      <w:r w:rsidR="006419FC">
        <w:t xml:space="preserve">ën </w:t>
      </w:r>
      <w:r w:rsidR="00744143">
        <w:t xml:space="preserve">wanneer het windstil is. </w:t>
      </w:r>
      <w:r w:rsidR="00771B7B">
        <w:t xml:space="preserve">Op </w:t>
      </w:r>
      <w:r w:rsidR="00744143">
        <w:t>schoneluchtakkoord.nl/tips vind</w:t>
      </w:r>
      <w:r w:rsidR="00EE05A7">
        <w:t>t u</w:t>
      </w:r>
      <w:r w:rsidR="00744143">
        <w:t xml:space="preserve"> </w:t>
      </w:r>
      <w:r w:rsidR="00771B7B">
        <w:t xml:space="preserve">praktische tips om </w:t>
      </w:r>
      <w:r w:rsidR="00744143">
        <w:t xml:space="preserve">bij te dragen aan schonere lucht in </w:t>
      </w:r>
      <w:r w:rsidR="00EE05A7">
        <w:t>uw</w:t>
      </w:r>
      <w:r w:rsidR="00744143">
        <w:t xml:space="preserve"> omgeving</w:t>
      </w:r>
      <w:r w:rsidR="00771B7B">
        <w:t>.</w:t>
      </w:r>
    </w:p>
    <w:p w14:paraId="45609B43" w14:textId="77777777" w:rsidR="003A061F" w:rsidRDefault="003A061F" w:rsidP="001346FF"/>
    <w:p w14:paraId="670EF852" w14:textId="77777777" w:rsidR="003A061F" w:rsidRDefault="003A061F" w:rsidP="003A061F">
      <w:pPr>
        <w:rPr>
          <w:b/>
          <w:bCs/>
        </w:rPr>
      </w:pPr>
      <w:r>
        <w:rPr>
          <w:b/>
          <w:bCs/>
        </w:rPr>
        <w:t>7 september: Internationale Dag van de Schone Lucht</w:t>
      </w:r>
    </w:p>
    <w:p w14:paraId="70BF3F24" w14:textId="77777777" w:rsidR="007141F3" w:rsidRDefault="003A061F" w:rsidP="001346FF">
      <w:r>
        <w:t>Ieder jaar op</w:t>
      </w:r>
      <w:r w:rsidRPr="00771B7B">
        <w:t xml:space="preserve"> 7 september </w:t>
      </w:r>
      <w:r>
        <w:t xml:space="preserve">wordt in de hele wereld stilgestaan bij de noodzaak van </w:t>
      </w:r>
      <w:r w:rsidRPr="00771B7B">
        <w:t xml:space="preserve">schone lucht. </w:t>
      </w:r>
      <w:r>
        <w:t xml:space="preserve">Ook in Nederland. </w:t>
      </w:r>
      <w:r w:rsidRPr="00771B7B">
        <w:t xml:space="preserve">Tijdens de Internationale Dag van de Schone Lucht vragen de </w:t>
      </w:r>
      <w:r>
        <w:t>SLA-</w:t>
      </w:r>
      <w:r w:rsidRPr="00771B7B">
        <w:t xml:space="preserve">deelnemers aandacht voor schonere lucht </w:t>
      </w:r>
      <w:r>
        <w:t xml:space="preserve">en vragen alle inwoners te helpen om onze luchtkwaliteit te verbeteren. </w:t>
      </w:r>
    </w:p>
    <w:p w14:paraId="6336ABA4" w14:textId="77777777" w:rsidR="007141F3" w:rsidRDefault="007141F3" w:rsidP="001346FF"/>
    <w:p w14:paraId="50C2F73C" w14:textId="7E9E5489" w:rsidR="00065620" w:rsidRPr="007141F3" w:rsidRDefault="007F3A9A" w:rsidP="007141F3">
      <w:r w:rsidRPr="007F3A9A">
        <w:rPr>
          <w:highlight w:val="yellow"/>
        </w:rPr>
        <w:t>&lt;Illustratie bij het nieuws</w:t>
      </w:r>
      <w:r>
        <w:rPr>
          <w:highlight w:val="yellow"/>
        </w:rPr>
        <w:t>bericht</w:t>
      </w:r>
      <w:r w:rsidR="00A30EC0">
        <w:rPr>
          <w:highlight w:val="yellow"/>
        </w:rPr>
        <w:t xml:space="preserve">: keuze uit onderstaande </w:t>
      </w:r>
      <w:r w:rsidR="006F5ACB">
        <w:rPr>
          <w:highlight w:val="yellow"/>
        </w:rPr>
        <w:t xml:space="preserve">drie </w:t>
      </w:r>
      <w:r w:rsidR="00A30EC0">
        <w:rPr>
          <w:highlight w:val="yellow"/>
        </w:rPr>
        <w:t>beelden</w:t>
      </w:r>
      <w:r w:rsidR="006F5ACB">
        <w:rPr>
          <w:highlight w:val="yellow"/>
        </w:rPr>
        <w:t>:</w:t>
      </w:r>
    </w:p>
    <w:p w14:paraId="2BE5252A" w14:textId="77777777" w:rsidR="007141F3" w:rsidRPr="007141F3" w:rsidRDefault="007141F3" w:rsidP="007141F3"/>
    <w:p w14:paraId="11C344C3" w14:textId="77777777" w:rsidR="007141F3" w:rsidRPr="007141F3" w:rsidRDefault="007141F3" w:rsidP="007141F3">
      <w:ins w:id="0" w:author="Merel Verbrugge" w:date="2025-09-23T11:07:00Z" w16du:dateUtc="2025-09-23T09:07:00Z">
        <w:r w:rsidRPr="007141F3">
          <w:rPr>
            <w:noProof/>
          </w:rPr>
          <w:drawing>
            <wp:inline distT="0" distB="0" distL="0" distR="0" wp14:anchorId="326DB178" wp14:editId="3E1D0136">
              <wp:extent cx="4907902" cy="2636900"/>
              <wp:effectExtent l="0" t="0" r="0" b="5080"/>
              <wp:docPr id="1854205335" name="Afbeelding 6" descr="Afbeelding met tekst, tekenfilm&#10;&#10;Door AI gegenereerde inhoud is mogelijk onjuist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32279796" name="Afbeelding 6" descr="Afbeelding met tekst, tekenfilm&#10;&#10;Door AI gegenereerde inhoud is mogelijk onjuist.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85205" cy="267843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21822D8A" w14:textId="400EC5B3" w:rsidR="007141F3" w:rsidRPr="007141F3" w:rsidRDefault="007141F3" w:rsidP="007141F3">
      <w:ins w:id="1" w:author="Merel Verbrugge" w:date="2025-09-24T14:37:00Z" w16du:dateUtc="2025-09-24T12:37:00Z">
        <w:r w:rsidRPr="007141F3">
          <w:rPr>
            <w:noProof/>
          </w:rPr>
          <w:lastRenderedPageBreak/>
          <w:drawing>
            <wp:inline distT="0" distB="0" distL="0" distR="0" wp14:anchorId="7691AA66" wp14:editId="4036BF3C">
              <wp:extent cx="4982547" cy="2677006"/>
              <wp:effectExtent l="0" t="0" r="0" b="3175"/>
              <wp:docPr id="547128795" name="Afbeelding 7" descr="Afbeelding met tekst, tekenfilm&#10;&#10;Door AI gegenereerde inhoud is mogelijk onjuist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19343355" name="Afbeelding 7" descr="Afbeelding met tekst, tekenfilm&#10;&#10;Door AI gegenereerde inhoud is mogelijk onjuist.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018529" cy="2696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72297838" w14:textId="77777777" w:rsidR="007141F3" w:rsidRPr="007141F3" w:rsidRDefault="007141F3" w:rsidP="007141F3"/>
    <w:p w14:paraId="6622E166" w14:textId="69E29558" w:rsidR="007141F3" w:rsidRPr="007141F3" w:rsidRDefault="007141F3" w:rsidP="007141F3">
      <w:r w:rsidRPr="007141F3">
        <w:rPr>
          <w:noProof/>
        </w:rPr>
        <w:drawing>
          <wp:inline distT="0" distB="0" distL="0" distR="0" wp14:anchorId="34883FDD" wp14:editId="695E2D90">
            <wp:extent cx="5052591" cy="2714638"/>
            <wp:effectExtent l="0" t="0" r="2540" b="3175"/>
            <wp:docPr id="500970244" name="Afbeelding 5" descr="Afbeelding met tekst, grafische vormgeving, Graphics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970244" name="Afbeelding 5" descr="Afbeelding met tekst, grafische vormgeving, Graphics, schermopname&#10;&#10;Door AI gegenereerde inhoud is mogelijk onjuis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26047" cy="275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585DC" w14:textId="77777777" w:rsidR="007141F3" w:rsidRPr="007141F3" w:rsidRDefault="007141F3" w:rsidP="007141F3"/>
    <w:p w14:paraId="2B94575D" w14:textId="77777777" w:rsidR="007141F3" w:rsidRPr="007141F3" w:rsidRDefault="007141F3" w:rsidP="007141F3"/>
    <w:sectPr w:rsidR="007141F3" w:rsidRPr="007141F3" w:rsidSect="007260C4">
      <w:footerReference w:type="first" r:id="rId15"/>
      <w:pgSz w:w="11906" w:h="16838" w:code="9"/>
      <w:pgMar w:top="2495" w:right="1701" w:bottom="605" w:left="1701" w:header="765" w:footer="709" w:gutter="0"/>
      <w:cols w:space="708"/>
      <w:docGrid w:linePitch="360"/>
      <w:sectPrChange w:id="2" w:author="Merel Verbrugge" w:date="2025-09-24T14:37:00Z" w16du:dateUtc="2025-09-24T12:37:00Z">
        <w:sectPr w:rsidR="007141F3" w:rsidRPr="007141F3" w:rsidSect="007260C4">
          <w:pgMar w:top="2495" w:right="1701" w:bottom="1134" w:left="1701" w:header="765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7C924" w14:textId="77777777" w:rsidR="008C2078" w:rsidRDefault="008C2078" w:rsidP="0093563D">
      <w:pPr>
        <w:spacing w:line="240" w:lineRule="auto"/>
      </w:pPr>
      <w:r>
        <w:separator/>
      </w:r>
    </w:p>
  </w:endnote>
  <w:endnote w:type="continuationSeparator" w:id="0">
    <w:p w14:paraId="39FB4822" w14:textId="77777777" w:rsidR="008C2078" w:rsidRDefault="008C2078" w:rsidP="009356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CE32C" w14:textId="77777777" w:rsidR="005541DF" w:rsidRDefault="00D84B4C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A7E2081" wp14:editId="73B1A8DC">
              <wp:simplePos x="0" y="0"/>
              <wp:positionH relativeFrom="page">
                <wp:posOffset>7151370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7" name="Rechthoek 7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1674D2C" id="Rechthoek 7" o:spid="_x0000_s1026" href="https://www.instagram.com/tappannl/" style="position:absolute;margin-left:563.1pt;margin-top:799.4pt;width:10.55pt;height:11.2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5T85w+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1A80260" wp14:editId="256FD97E">
              <wp:simplePos x="0" y="0"/>
              <wp:positionH relativeFrom="page">
                <wp:posOffset>6556375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1" name="Rechthoek 1">
                <a:hlinkClick xmlns:a="http://schemas.openxmlformats.org/drawingml/2006/main" r:id="rId2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F57848C" id="Rechthoek 1" o:spid="_x0000_s1026" href="https://nl.linkedin.com/company/tappan-communicatie" style="position:absolute;margin-left:516.25pt;margin-top:799.4pt;width:10.55pt;height:11.2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EF78E97" wp14:editId="0A2617B4">
              <wp:simplePos x="0" y="0"/>
              <wp:positionH relativeFrom="page">
                <wp:posOffset>6753225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2" name="Rechthoek 2">
                <a:hlinkClick xmlns:a="http://schemas.openxmlformats.org/drawingml/2006/main" r:id="rId3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EC09830" id="Rechthoek 2" o:spid="_x0000_s1026" href="https://www.facebook.com/TappanNL/" style="position:absolute;margin-left:531.75pt;margin-top:799.4pt;width:10.55pt;height:11.2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oMpSGu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2681247" wp14:editId="1D922F59">
              <wp:simplePos x="0" y="0"/>
              <wp:positionH relativeFrom="page">
                <wp:posOffset>6950075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4" name="Rechthoek 4">
                <a:hlinkClick xmlns:a="http://schemas.openxmlformats.org/drawingml/2006/main" r:id="rId4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13BB882" id="Rechthoek 4" o:spid="_x0000_s1026" href="https://twitter.com/tappannl" style="position:absolute;margin-left:547.25pt;margin-top:799.4pt;width:10.55pt;height:11.2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6ZAseO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BE14E" w14:textId="77777777" w:rsidR="008C2078" w:rsidRDefault="008C2078" w:rsidP="0093563D">
      <w:pPr>
        <w:spacing w:line="240" w:lineRule="auto"/>
      </w:pPr>
      <w:r>
        <w:separator/>
      </w:r>
    </w:p>
  </w:footnote>
  <w:footnote w:type="continuationSeparator" w:id="0">
    <w:p w14:paraId="3C57858D" w14:textId="77777777" w:rsidR="008C2078" w:rsidRDefault="008C2078" w:rsidP="009356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172" type="#_x0000_t75" style="width:49.2pt;height:11.75pt" o:bullet="t">
        <v:imagedata r:id="rId1" o:title="Bullet Kop 1 en 2"/>
      </v:shape>
    </w:pict>
  </w:numPicBullet>
  <w:numPicBullet w:numPicBulletId="1">
    <w:pict>
      <v:shape id="_x0000_i3173" type="#_x0000_t75" style="width:32.35pt;height:8.8pt" o:bullet="t">
        <v:imagedata r:id="rId2" o:title="Bullet kop 1"/>
      </v:shape>
    </w:pict>
  </w:numPicBullet>
  <w:abstractNum w:abstractNumId="0" w15:restartNumberingAfterBreak="0">
    <w:nsid w:val="FFFFFF88"/>
    <w:multiLevelType w:val="singleLevel"/>
    <w:tmpl w:val="FB26A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495410"/>
    <w:multiLevelType w:val="multilevel"/>
    <w:tmpl w:val="BFBC4A18"/>
    <w:numStyleLink w:val="Koppen"/>
  </w:abstractNum>
  <w:abstractNum w:abstractNumId="2" w15:restartNumberingAfterBreak="0">
    <w:nsid w:val="0A6D2663"/>
    <w:multiLevelType w:val="multilevel"/>
    <w:tmpl w:val="D9A0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DE7049"/>
    <w:multiLevelType w:val="multilevel"/>
    <w:tmpl w:val="BFBC4A18"/>
    <w:styleLink w:val="Koppen"/>
    <w:lvl w:ilvl="0">
      <w:start w:val="1"/>
      <w:numFmt w:val="bullet"/>
      <w:pStyle w:val="Kop1"/>
      <w:lvlText w:val=""/>
      <w:lvlPicBulletId w:val="1"/>
      <w:lvlJc w:val="left"/>
      <w:pPr>
        <w:ind w:left="0" w:hanging="1701"/>
      </w:pPr>
      <w:rPr>
        <w:rFonts w:ascii="Symbol" w:hAnsi="Symbol" w:hint="default"/>
        <w:color w:val="FFFFFF" w:themeColor="background1"/>
        <w:sz w:val="28"/>
        <w14:textFill>
          <w14:noFill/>
        </w14:textFill>
      </w:rPr>
    </w:lvl>
    <w:lvl w:ilvl="1">
      <w:start w:val="1"/>
      <w:numFmt w:val="bullet"/>
      <w:pStyle w:val="Kop2"/>
      <w:lvlText w:val=""/>
      <w:lvlPicBulletId w:val="1"/>
      <w:lvlJc w:val="left"/>
      <w:pPr>
        <w:ind w:left="0" w:hanging="1701"/>
      </w:pPr>
      <w:rPr>
        <w:rFonts w:ascii="Symbol" w:hAnsi="Symbol" w:hint="default"/>
        <w:color w:val="FFFFFF" w:themeColor="background1"/>
        <w:sz w:val="28"/>
        <w14:textFill>
          <w14:noFill/>
        </w14:textFill>
      </w:rPr>
    </w:lvl>
    <w:lvl w:ilvl="2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3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4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5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6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7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8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</w:abstractNum>
  <w:abstractNum w:abstractNumId="4" w15:restartNumberingAfterBreak="0">
    <w:nsid w:val="13AF4D26"/>
    <w:multiLevelType w:val="hybridMultilevel"/>
    <w:tmpl w:val="F9084E4A"/>
    <w:lvl w:ilvl="0" w:tplc="E6B425EC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5" w15:restartNumberingAfterBreak="0">
    <w:nsid w:val="195A4BC4"/>
    <w:multiLevelType w:val="multilevel"/>
    <w:tmpl w:val="C8FC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CF773F8"/>
    <w:multiLevelType w:val="multilevel"/>
    <w:tmpl w:val="ADFC1F9C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7" w15:restartNumberingAfterBreak="0">
    <w:nsid w:val="20F337AA"/>
    <w:multiLevelType w:val="hybridMultilevel"/>
    <w:tmpl w:val="A9AE21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A0950"/>
    <w:multiLevelType w:val="multilevel"/>
    <w:tmpl w:val="BFBC4A18"/>
    <w:numStyleLink w:val="Koppen"/>
  </w:abstractNum>
  <w:abstractNum w:abstractNumId="9" w15:restartNumberingAfterBreak="0">
    <w:nsid w:val="250733AF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0" w15:restartNumberingAfterBreak="0">
    <w:nsid w:val="26722679"/>
    <w:multiLevelType w:val="multilevel"/>
    <w:tmpl w:val="BFBC4A18"/>
    <w:numStyleLink w:val="Koppen"/>
  </w:abstractNum>
  <w:abstractNum w:abstractNumId="11" w15:restartNumberingAfterBreak="0">
    <w:nsid w:val="2AD564BF"/>
    <w:multiLevelType w:val="multilevel"/>
    <w:tmpl w:val="BFBC4A18"/>
    <w:numStyleLink w:val="Koppen"/>
  </w:abstractNum>
  <w:abstractNum w:abstractNumId="12" w15:restartNumberingAfterBreak="0">
    <w:nsid w:val="39C45E78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3" w15:restartNumberingAfterBreak="0">
    <w:nsid w:val="47386071"/>
    <w:multiLevelType w:val="multilevel"/>
    <w:tmpl w:val="BFBC4A18"/>
    <w:numStyleLink w:val="Koppen"/>
  </w:abstractNum>
  <w:abstractNum w:abstractNumId="14" w15:restartNumberingAfterBreak="0">
    <w:nsid w:val="4C257710"/>
    <w:multiLevelType w:val="multilevel"/>
    <w:tmpl w:val="D5B4F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B46D0C"/>
    <w:multiLevelType w:val="multilevel"/>
    <w:tmpl w:val="CB88DA80"/>
    <w:styleLink w:val="GenummerdelijstTappan"/>
    <w:lvl w:ilvl="0">
      <w:start w:val="1"/>
      <w:numFmt w:val="decimal"/>
      <w:pStyle w:val="Lijstnummering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2556" w:hanging="284"/>
      </w:pPr>
      <w:rPr>
        <w:rFonts w:hint="default"/>
      </w:rPr>
    </w:lvl>
  </w:abstractNum>
  <w:abstractNum w:abstractNumId="16" w15:restartNumberingAfterBreak="0">
    <w:nsid w:val="519458C7"/>
    <w:multiLevelType w:val="multilevel"/>
    <w:tmpl w:val="DC6EFEBA"/>
    <w:styleLink w:val="LijstalineaTappan"/>
    <w:lvl w:ilvl="0">
      <w:start w:val="1"/>
      <w:numFmt w:val="bullet"/>
      <w:pStyle w:val="Lijstalinea"/>
      <w:lvlText w:val="‒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‒"/>
      <w:lvlJc w:val="left"/>
      <w:pPr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‒"/>
      <w:lvlJc w:val="left"/>
      <w:pPr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‒"/>
      <w:lvlJc w:val="left"/>
      <w:pPr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‒"/>
      <w:lvlJc w:val="left"/>
      <w:pPr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‒"/>
      <w:lvlJc w:val="left"/>
      <w:pPr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‒"/>
      <w:lvlJc w:val="left"/>
      <w:pPr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‒"/>
      <w:lvlJc w:val="left"/>
      <w:pPr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‒"/>
      <w:lvlJc w:val="left"/>
      <w:pPr>
        <w:ind w:left="2556" w:hanging="284"/>
      </w:pPr>
      <w:rPr>
        <w:rFonts w:ascii="Calibri" w:hAnsi="Calibri" w:hint="default"/>
      </w:rPr>
    </w:lvl>
  </w:abstractNum>
  <w:abstractNum w:abstractNumId="17" w15:restartNumberingAfterBreak="0">
    <w:nsid w:val="5CF0380A"/>
    <w:multiLevelType w:val="multilevel"/>
    <w:tmpl w:val="4DC6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E5E04D4"/>
    <w:multiLevelType w:val="multilevel"/>
    <w:tmpl w:val="DC6EFEBA"/>
    <w:numStyleLink w:val="LijstalineaTappan"/>
  </w:abstractNum>
  <w:abstractNum w:abstractNumId="19" w15:restartNumberingAfterBreak="0">
    <w:nsid w:val="688E51A0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20" w15:restartNumberingAfterBreak="0">
    <w:nsid w:val="780D4F39"/>
    <w:multiLevelType w:val="multilevel"/>
    <w:tmpl w:val="ADFC1F9C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num w:numId="1" w16cid:durableId="1538855769">
    <w:abstractNumId w:val="6"/>
  </w:num>
  <w:num w:numId="2" w16cid:durableId="525946112">
    <w:abstractNumId w:val="20"/>
  </w:num>
  <w:num w:numId="3" w16cid:durableId="498008977">
    <w:abstractNumId w:val="9"/>
  </w:num>
  <w:num w:numId="4" w16cid:durableId="1193420861">
    <w:abstractNumId w:val="19"/>
  </w:num>
  <w:num w:numId="5" w16cid:durableId="1384789121">
    <w:abstractNumId w:val="12"/>
  </w:num>
  <w:num w:numId="6" w16cid:durableId="865681813">
    <w:abstractNumId w:val="16"/>
  </w:num>
  <w:num w:numId="7" w16cid:durableId="658770462">
    <w:abstractNumId w:val="18"/>
  </w:num>
  <w:num w:numId="8" w16cid:durableId="1458719561">
    <w:abstractNumId w:val="15"/>
  </w:num>
  <w:num w:numId="9" w16cid:durableId="109470201">
    <w:abstractNumId w:val="0"/>
  </w:num>
  <w:num w:numId="10" w16cid:durableId="520163903">
    <w:abstractNumId w:val="7"/>
  </w:num>
  <w:num w:numId="11" w16cid:durableId="1511290995">
    <w:abstractNumId w:val="3"/>
  </w:num>
  <w:num w:numId="12" w16cid:durableId="449512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292680">
    <w:abstractNumId w:val="10"/>
  </w:num>
  <w:num w:numId="14" w16cid:durableId="1260142483">
    <w:abstractNumId w:val="1"/>
  </w:num>
  <w:num w:numId="15" w16cid:durableId="2093887925">
    <w:abstractNumId w:val="13"/>
  </w:num>
  <w:num w:numId="16" w16cid:durableId="1268467142">
    <w:abstractNumId w:val="8"/>
  </w:num>
  <w:num w:numId="17" w16cid:durableId="1718427736">
    <w:abstractNumId w:val="4"/>
  </w:num>
  <w:num w:numId="18" w16cid:durableId="573008007">
    <w:abstractNumId w:val="11"/>
  </w:num>
  <w:num w:numId="19" w16cid:durableId="1513913337">
    <w:abstractNumId w:val="14"/>
  </w:num>
  <w:num w:numId="20" w16cid:durableId="570582283">
    <w:abstractNumId w:val="17"/>
  </w:num>
  <w:num w:numId="21" w16cid:durableId="222253828">
    <w:abstractNumId w:val="5"/>
  </w:num>
  <w:num w:numId="22" w16cid:durableId="42889088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erel Verbrugge">
    <w15:presenceInfo w15:providerId="AD" w15:userId="S::merel.verbrugge@tappan.nl::a049df99-b122-4925-ad0b-ec6f647be4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6FF"/>
    <w:rsid w:val="00001842"/>
    <w:rsid w:val="000022CB"/>
    <w:rsid w:val="0002073F"/>
    <w:rsid w:val="00023DA6"/>
    <w:rsid w:val="000401FC"/>
    <w:rsid w:val="0004331C"/>
    <w:rsid w:val="00043FCF"/>
    <w:rsid w:val="00047A17"/>
    <w:rsid w:val="00065620"/>
    <w:rsid w:val="00071142"/>
    <w:rsid w:val="00072D5E"/>
    <w:rsid w:val="000941A0"/>
    <w:rsid w:val="000A21AB"/>
    <w:rsid w:val="000B4446"/>
    <w:rsid w:val="000C2F8A"/>
    <w:rsid w:val="000E4062"/>
    <w:rsid w:val="000F1652"/>
    <w:rsid w:val="0010288E"/>
    <w:rsid w:val="00105992"/>
    <w:rsid w:val="0012408A"/>
    <w:rsid w:val="001346FF"/>
    <w:rsid w:val="00143494"/>
    <w:rsid w:val="001562A8"/>
    <w:rsid w:val="00157BD2"/>
    <w:rsid w:val="00165279"/>
    <w:rsid w:val="00170019"/>
    <w:rsid w:val="00172B18"/>
    <w:rsid w:val="0018791F"/>
    <w:rsid w:val="001952AE"/>
    <w:rsid w:val="001969ED"/>
    <w:rsid w:val="001A2DB2"/>
    <w:rsid w:val="001B7772"/>
    <w:rsid w:val="001B7A67"/>
    <w:rsid w:val="001C0DE2"/>
    <w:rsid w:val="001C1834"/>
    <w:rsid w:val="001D16CC"/>
    <w:rsid w:val="001F56C3"/>
    <w:rsid w:val="001F5F84"/>
    <w:rsid w:val="00205049"/>
    <w:rsid w:val="00207988"/>
    <w:rsid w:val="00207BAF"/>
    <w:rsid w:val="002150E6"/>
    <w:rsid w:val="002254E4"/>
    <w:rsid w:val="00250902"/>
    <w:rsid w:val="00255E47"/>
    <w:rsid w:val="0026284F"/>
    <w:rsid w:val="0028429F"/>
    <w:rsid w:val="002A1BF8"/>
    <w:rsid w:val="002A42C5"/>
    <w:rsid w:val="002A77E0"/>
    <w:rsid w:val="002C17FE"/>
    <w:rsid w:val="002D5B2A"/>
    <w:rsid w:val="002E12BD"/>
    <w:rsid w:val="002E3823"/>
    <w:rsid w:val="002E7954"/>
    <w:rsid w:val="002F07D4"/>
    <w:rsid w:val="002F1118"/>
    <w:rsid w:val="002F5BA5"/>
    <w:rsid w:val="002F6C00"/>
    <w:rsid w:val="00323646"/>
    <w:rsid w:val="00326772"/>
    <w:rsid w:val="0033029E"/>
    <w:rsid w:val="00332445"/>
    <w:rsid w:val="00337855"/>
    <w:rsid w:val="00352559"/>
    <w:rsid w:val="003640FB"/>
    <w:rsid w:val="00376F2F"/>
    <w:rsid w:val="0039681C"/>
    <w:rsid w:val="003A061F"/>
    <w:rsid w:val="003B39C1"/>
    <w:rsid w:val="003D49AD"/>
    <w:rsid w:val="003E3C63"/>
    <w:rsid w:val="003F385A"/>
    <w:rsid w:val="00424DF3"/>
    <w:rsid w:val="00437A20"/>
    <w:rsid w:val="0045386B"/>
    <w:rsid w:val="00455541"/>
    <w:rsid w:val="00457166"/>
    <w:rsid w:val="00470053"/>
    <w:rsid w:val="00472425"/>
    <w:rsid w:val="0047251A"/>
    <w:rsid w:val="004845A7"/>
    <w:rsid w:val="004C318E"/>
    <w:rsid w:val="004D78AD"/>
    <w:rsid w:val="004E74B1"/>
    <w:rsid w:val="004F16F0"/>
    <w:rsid w:val="004F6451"/>
    <w:rsid w:val="0050570C"/>
    <w:rsid w:val="005209C7"/>
    <w:rsid w:val="00520AA8"/>
    <w:rsid w:val="00522769"/>
    <w:rsid w:val="00524386"/>
    <w:rsid w:val="005541DF"/>
    <w:rsid w:val="00574374"/>
    <w:rsid w:val="00577BE5"/>
    <w:rsid w:val="00581C8F"/>
    <w:rsid w:val="0059694B"/>
    <w:rsid w:val="005A0980"/>
    <w:rsid w:val="005A746C"/>
    <w:rsid w:val="005C0365"/>
    <w:rsid w:val="005C526E"/>
    <w:rsid w:val="005D31C8"/>
    <w:rsid w:val="005D3B0C"/>
    <w:rsid w:val="005D53DE"/>
    <w:rsid w:val="00611814"/>
    <w:rsid w:val="00612C97"/>
    <w:rsid w:val="0061791F"/>
    <w:rsid w:val="006370E9"/>
    <w:rsid w:val="006419FC"/>
    <w:rsid w:val="00674D74"/>
    <w:rsid w:val="00695D49"/>
    <w:rsid w:val="006A1012"/>
    <w:rsid w:val="006C1A95"/>
    <w:rsid w:val="006D1C0F"/>
    <w:rsid w:val="006E1C59"/>
    <w:rsid w:val="006F295D"/>
    <w:rsid w:val="006F3464"/>
    <w:rsid w:val="006F5ACB"/>
    <w:rsid w:val="00700171"/>
    <w:rsid w:val="007055EA"/>
    <w:rsid w:val="007141F3"/>
    <w:rsid w:val="00720099"/>
    <w:rsid w:val="00720824"/>
    <w:rsid w:val="00720F90"/>
    <w:rsid w:val="007227F8"/>
    <w:rsid w:val="007260C4"/>
    <w:rsid w:val="00744143"/>
    <w:rsid w:val="0074771F"/>
    <w:rsid w:val="00760F87"/>
    <w:rsid w:val="00771B7B"/>
    <w:rsid w:val="007753B2"/>
    <w:rsid w:val="00775B28"/>
    <w:rsid w:val="0078266B"/>
    <w:rsid w:val="007A5751"/>
    <w:rsid w:val="007A7853"/>
    <w:rsid w:val="007B4B23"/>
    <w:rsid w:val="007B66C4"/>
    <w:rsid w:val="007D7DC2"/>
    <w:rsid w:val="007F3A9A"/>
    <w:rsid w:val="00843EF5"/>
    <w:rsid w:val="00873174"/>
    <w:rsid w:val="008901C7"/>
    <w:rsid w:val="008906F3"/>
    <w:rsid w:val="00891475"/>
    <w:rsid w:val="008948EE"/>
    <w:rsid w:val="0089766C"/>
    <w:rsid w:val="008C2078"/>
    <w:rsid w:val="008C307F"/>
    <w:rsid w:val="008C5737"/>
    <w:rsid w:val="008D2CA9"/>
    <w:rsid w:val="008D43B5"/>
    <w:rsid w:val="008E048A"/>
    <w:rsid w:val="009150D5"/>
    <w:rsid w:val="00927660"/>
    <w:rsid w:val="0093563D"/>
    <w:rsid w:val="0095044C"/>
    <w:rsid w:val="00953D6C"/>
    <w:rsid w:val="00957DFE"/>
    <w:rsid w:val="00973C72"/>
    <w:rsid w:val="009901AA"/>
    <w:rsid w:val="00996378"/>
    <w:rsid w:val="009A5817"/>
    <w:rsid w:val="009B4B0F"/>
    <w:rsid w:val="009B6C6A"/>
    <w:rsid w:val="009F6A2E"/>
    <w:rsid w:val="00A06B61"/>
    <w:rsid w:val="00A10401"/>
    <w:rsid w:val="00A16281"/>
    <w:rsid w:val="00A30EC0"/>
    <w:rsid w:val="00A35263"/>
    <w:rsid w:val="00A36875"/>
    <w:rsid w:val="00A50351"/>
    <w:rsid w:val="00A51A3D"/>
    <w:rsid w:val="00A771EA"/>
    <w:rsid w:val="00A87C45"/>
    <w:rsid w:val="00A87D03"/>
    <w:rsid w:val="00AB1F5F"/>
    <w:rsid w:val="00AB2418"/>
    <w:rsid w:val="00AC3F04"/>
    <w:rsid w:val="00AC6D10"/>
    <w:rsid w:val="00AD410B"/>
    <w:rsid w:val="00AD519B"/>
    <w:rsid w:val="00AF49BA"/>
    <w:rsid w:val="00AF6378"/>
    <w:rsid w:val="00AF7D1B"/>
    <w:rsid w:val="00B008B9"/>
    <w:rsid w:val="00B23704"/>
    <w:rsid w:val="00B4158D"/>
    <w:rsid w:val="00B8178E"/>
    <w:rsid w:val="00B8313D"/>
    <w:rsid w:val="00B834A2"/>
    <w:rsid w:val="00B90B5B"/>
    <w:rsid w:val="00BA0417"/>
    <w:rsid w:val="00BA66EA"/>
    <w:rsid w:val="00C00747"/>
    <w:rsid w:val="00C070B3"/>
    <w:rsid w:val="00C138D5"/>
    <w:rsid w:val="00C273C4"/>
    <w:rsid w:val="00C40131"/>
    <w:rsid w:val="00C41AF3"/>
    <w:rsid w:val="00C52252"/>
    <w:rsid w:val="00C5360B"/>
    <w:rsid w:val="00C54F52"/>
    <w:rsid w:val="00C660CB"/>
    <w:rsid w:val="00C75638"/>
    <w:rsid w:val="00C75743"/>
    <w:rsid w:val="00C9427D"/>
    <w:rsid w:val="00CA1D63"/>
    <w:rsid w:val="00CC3009"/>
    <w:rsid w:val="00CE3C7E"/>
    <w:rsid w:val="00CF042B"/>
    <w:rsid w:val="00CF07FD"/>
    <w:rsid w:val="00D009FF"/>
    <w:rsid w:val="00D10361"/>
    <w:rsid w:val="00D21475"/>
    <w:rsid w:val="00D31985"/>
    <w:rsid w:val="00D362FB"/>
    <w:rsid w:val="00D47E25"/>
    <w:rsid w:val="00D55719"/>
    <w:rsid w:val="00D84B4C"/>
    <w:rsid w:val="00D92543"/>
    <w:rsid w:val="00DC02BF"/>
    <w:rsid w:val="00DC4F65"/>
    <w:rsid w:val="00DC6A8E"/>
    <w:rsid w:val="00DD2D95"/>
    <w:rsid w:val="00DD7820"/>
    <w:rsid w:val="00DF4895"/>
    <w:rsid w:val="00DF4C1C"/>
    <w:rsid w:val="00E02F87"/>
    <w:rsid w:val="00E15D15"/>
    <w:rsid w:val="00E277F2"/>
    <w:rsid w:val="00E36622"/>
    <w:rsid w:val="00E415F4"/>
    <w:rsid w:val="00E43FFC"/>
    <w:rsid w:val="00E527D1"/>
    <w:rsid w:val="00E54155"/>
    <w:rsid w:val="00E57376"/>
    <w:rsid w:val="00E62160"/>
    <w:rsid w:val="00E73A32"/>
    <w:rsid w:val="00E879CC"/>
    <w:rsid w:val="00E904E4"/>
    <w:rsid w:val="00EA530C"/>
    <w:rsid w:val="00EA69D0"/>
    <w:rsid w:val="00EB79B5"/>
    <w:rsid w:val="00EC196F"/>
    <w:rsid w:val="00ED0D2C"/>
    <w:rsid w:val="00ED13F6"/>
    <w:rsid w:val="00EE05A7"/>
    <w:rsid w:val="00EE488A"/>
    <w:rsid w:val="00EF7498"/>
    <w:rsid w:val="00F010F2"/>
    <w:rsid w:val="00F059B1"/>
    <w:rsid w:val="00F119D0"/>
    <w:rsid w:val="00F444D3"/>
    <w:rsid w:val="00F745CC"/>
    <w:rsid w:val="00F822B1"/>
    <w:rsid w:val="00F90A59"/>
    <w:rsid w:val="00F9720B"/>
    <w:rsid w:val="00FD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C73EFF"/>
  <w15:chartTrackingRefBased/>
  <w15:docId w15:val="{EB29534F-A647-F446-BFA5-62FBF7BE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inorBidi"/>
        <w:kern w:val="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CA1D63"/>
    <w:pPr>
      <w:spacing w:after="0" w:line="274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1D16CC"/>
    <w:pPr>
      <w:keepNext/>
      <w:keepLines/>
      <w:numPr>
        <w:numId w:val="18"/>
      </w:numPr>
      <w:spacing w:after="40"/>
      <w:outlineLvl w:val="0"/>
    </w:pPr>
    <w:rPr>
      <w:rFonts w:eastAsiaTheme="majorEastAsia" w:cstheme="majorBidi"/>
      <w:b/>
      <w:sz w:val="4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D16CC"/>
    <w:pPr>
      <w:keepNext/>
      <w:keepLines/>
      <w:numPr>
        <w:ilvl w:val="1"/>
        <w:numId w:val="18"/>
      </w:numPr>
      <w:outlineLvl w:val="1"/>
    </w:pPr>
    <w:rPr>
      <w:rFonts w:eastAsiaTheme="majorEastAsia" w:cstheme="majorBidi"/>
      <w:b/>
      <w:sz w:val="32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52AE"/>
    <w:pPr>
      <w:keepNext/>
      <w:keepLines/>
      <w:outlineLvl w:val="2"/>
    </w:pPr>
    <w:rPr>
      <w:rFonts w:eastAsiaTheme="majorEastAsia" w:cstheme="majorBidi"/>
      <w:b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346F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C3B58B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346F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C3B58B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346F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346F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346F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346F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05992"/>
    <w:pPr>
      <w:numPr>
        <w:numId w:val="7"/>
      </w:numPr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43494"/>
    <w:pPr>
      <w:tabs>
        <w:tab w:val="center" w:pos="4536"/>
        <w:tab w:val="right" w:pos="9072"/>
      </w:tabs>
      <w:spacing w:line="252" w:lineRule="auto"/>
    </w:pPr>
    <w:rPr>
      <w:sz w:val="17"/>
    </w:rPr>
  </w:style>
  <w:style w:type="character" w:customStyle="1" w:styleId="KoptekstChar">
    <w:name w:val="Koptekst Char"/>
    <w:basedOn w:val="Standaardalinea-lettertype"/>
    <w:link w:val="Koptekst"/>
    <w:uiPriority w:val="99"/>
    <w:rsid w:val="00143494"/>
    <w:rPr>
      <w:sz w:val="17"/>
    </w:rPr>
  </w:style>
  <w:style w:type="paragraph" w:styleId="Voettekst">
    <w:name w:val="footer"/>
    <w:basedOn w:val="Standaard"/>
    <w:link w:val="VoettekstChar"/>
    <w:uiPriority w:val="99"/>
    <w:unhideWhenUsed/>
    <w:rsid w:val="001C1834"/>
    <w:pPr>
      <w:tabs>
        <w:tab w:val="center" w:pos="4536"/>
        <w:tab w:val="right" w:pos="9072"/>
      </w:tabs>
      <w:spacing w:line="240" w:lineRule="auto"/>
    </w:pPr>
    <w:rPr>
      <w:kern w:val="0"/>
      <w:sz w:val="17"/>
      <w14:ligatures w14:val="none"/>
    </w:rPr>
  </w:style>
  <w:style w:type="character" w:customStyle="1" w:styleId="VoettekstChar">
    <w:name w:val="Voettekst Char"/>
    <w:basedOn w:val="Standaardalinea-lettertype"/>
    <w:link w:val="Voettekst"/>
    <w:uiPriority w:val="99"/>
    <w:rsid w:val="001C1834"/>
    <w:rPr>
      <w:sz w:val="17"/>
    </w:rPr>
  </w:style>
  <w:style w:type="character" w:styleId="Tekstvantijdelijkeaanduiding">
    <w:name w:val="Placeholder Text"/>
    <w:basedOn w:val="Standaardalinea-lettertype"/>
    <w:uiPriority w:val="99"/>
    <w:semiHidden/>
    <w:rsid w:val="0093563D"/>
    <w:rPr>
      <w:color w:val="808080"/>
    </w:rPr>
  </w:style>
  <w:style w:type="table" w:styleId="Tabelraster">
    <w:name w:val="Table Grid"/>
    <w:basedOn w:val="Standaardtabel"/>
    <w:uiPriority w:val="39"/>
    <w:rsid w:val="001C1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leinetiteltjes">
    <w:name w:val="Kleine titeltjes"/>
    <w:basedOn w:val="Standaard"/>
    <w:qFormat/>
    <w:rsid w:val="00F822B1"/>
    <w:rPr>
      <w:b/>
      <w:color w:val="000000" w:themeColor="text1"/>
      <w:sz w:val="15"/>
      <w:szCs w:val="15"/>
    </w:rPr>
  </w:style>
  <w:style w:type="paragraph" w:customStyle="1" w:styleId="Soortdocument">
    <w:name w:val="Soort document"/>
    <w:basedOn w:val="Standaard"/>
    <w:qFormat/>
    <w:rsid w:val="005D3B0C"/>
    <w:pPr>
      <w:spacing w:after="240"/>
    </w:pPr>
    <w:rPr>
      <w:color w:val="00ACB1" w:themeColor="accent3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51A3D"/>
    <w:rPr>
      <w:rFonts w:eastAsiaTheme="majorEastAsia" w:cstheme="majorBidi"/>
      <w:b/>
      <w:sz w:val="40"/>
      <w:szCs w:val="32"/>
    </w:rPr>
  </w:style>
  <w:style w:type="paragraph" w:customStyle="1" w:styleId="Introtekst">
    <w:name w:val="Introtekst"/>
    <w:basedOn w:val="Standaard"/>
    <w:qFormat/>
    <w:rsid w:val="002A42C5"/>
    <w:rPr>
      <w:b/>
    </w:rPr>
  </w:style>
  <w:style w:type="character" w:customStyle="1" w:styleId="Kop2Char">
    <w:name w:val="Kop 2 Char"/>
    <w:basedOn w:val="Standaardalinea-lettertype"/>
    <w:link w:val="Kop2"/>
    <w:uiPriority w:val="9"/>
    <w:rsid w:val="001952AE"/>
    <w:rPr>
      <w:rFonts w:eastAsiaTheme="majorEastAsia" w:cstheme="majorBidi"/>
      <w:b/>
      <w:sz w:val="32"/>
      <w:szCs w:val="26"/>
    </w:rPr>
  </w:style>
  <w:style w:type="numbering" w:customStyle="1" w:styleId="LijstalineaTappan">
    <w:name w:val="Lijstalinea Tappan"/>
    <w:uiPriority w:val="99"/>
    <w:rsid w:val="00105992"/>
    <w:pPr>
      <w:numPr>
        <w:numId w:val="6"/>
      </w:numPr>
    </w:pPr>
  </w:style>
  <w:style w:type="numbering" w:customStyle="1" w:styleId="GenummerdelijstTappan">
    <w:name w:val="Genummerde lijst Tappan"/>
    <w:uiPriority w:val="99"/>
    <w:rsid w:val="00047A17"/>
    <w:pPr>
      <w:numPr>
        <w:numId w:val="8"/>
      </w:numPr>
    </w:pPr>
  </w:style>
  <w:style w:type="character" w:styleId="Hyperlink">
    <w:name w:val="Hyperlink"/>
    <w:basedOn w:val="Standaardalinea-lettertype"/>
    <w:uiPriority w:val="99"/>
    <w:unhideWhenUsed/>
    <w:rsid w:val="001B7A67"/>
    <w:rPr>
      <w:color w:val="00ACB1" w:themeColor="accent3"/>
      <w:u w:val="single"/>
    </w:rPr>
  </w:style>
  <w:style w:type="paragraph" w:styleId="Lijstnummering">
    <w:name w:val="List Number"/>
    <w:basedOn w:val="Standaard"/>
    <w:uiPriority w:val="99"/>
    <w:unhideWhenUsed/>
    <w:qFormat/>
    <w:rsid w:val="00047A17"/>
    <w:pPr>
      <w:numPr>
        <w:numId w:val="8"/>
      </w:numPr>
      <w:contextualSpacing/>
    </w:p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A50351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50351"/>
    <w:rPr>
      <w:color w:val="7F7F7F" w:themeColor="text1" w:themeTint="80"/>
      <w:u w:val="none"/>
    </w:rPr>
  </w:style>
  <w:style w:type="table" w:customStyle="1" w:styleId="TabelTappan">
    <w:name w:val="Tabel Tappan"/>
    <w:basedOn w:val="Standaardtabel"/>
    <w:uiPriority w:val="99"/>
    <w:rsid w:val="00674D74"/>
    <w:pPr>
      <w:spacing w:after="0" w:line="240" w:lineRule="auto"/>
    </w:pPr>
    <w:tblPr>
      <w:tblBorders>
        <w:bottom w:val="single" w:sz="4" w:space="0" w:color="000000" w:themeColor="text2"/>
        <w:insideH w:val="single" w:sz="4" w:space="0" w:color="000000" w:themeColor="text2"/>
      </w:tblBorders>
      <w:tblCellMar>
        <w:top w:w="57" w:type="dxa"/>
        <w:left w:w="0" w:type="dxa"/>
        <w:bottom w:w="57" w:type="dxa"/>
        <w:right w:w="198" w:type="dxa"/>
      </w:tblCellMar>
    </w:tblPr>
    <w:tblStylePr w:type="firstRow">
      <w:rPr>
        <w:b w:val="0"/>
        <w:sz w:val="15"/>
      </w:rPr>
      <w:tblPr/>
      <w:tcPr>
        <w:tcBorders>
          <w:top w:val="nil"/>
          <w:left w:val="nil"/>
          <w:bottom w:val="single" w:sz="2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i w:val="0"/>
      </w:rPr>
      <w:tblPr/>
      <w:tcPr>
        <w:tcBorders>
          <w:top w:val="nil"/>
          <w:left w:val="nil"/>
          <w:bottom w:val="single" w:sz="24" w:space="0" w:color="000000" w:themeColor="text2"/>
          <w:right w:val="nil"/>
        </w:tcBorders>
      </w:tcPr>
    </w:tblStylePr>
  </w:style>
  <w:style w:type="character" w:styleId="Zwaar">
    <w:name w:val="Strong"/>
    <w:basedOn w:val="Standaardalinea-lettertype"/>
    <w:uiPriority w:val="22"/>
    <w:qFormat/>
    <w:rsid w:val="00A51A3D"/>
    <w:rPr>
      <w:b/>
      <w:bCs/>
    </w:rPr>
  </w:style>
  <w:style w:type="character" w:customStyle="1" w:styleId="Kop3Char">
    <w:name w:val="Kop 3 Char"/>
    <w:basedOn w:val="Standaardalinea-lettertype"/>
    <w:link w:val="Kop3"/>
    <w:uiPriority w:val="9"/>
    <w:rsid w:val="001952AE"/>
    <w:rPr>
      <w:rFonts w:eastAsiaTheme="majorEastAsia" w:cstheme="majorBidi"/>
      <w:b/>
      <w:sz w:val="24"/>
      <w:szCs w:val="24"/>
    </w:rPr>
  </w:style>
  <w:style w:type="numbering" w:customStyle="1" w:styleId="Koppen">
    <w:name w:val="Koppen"/>
    <w:uiPriority w:val="99"/>
    <w:rsid w:val="001D16CC"/>
    <w:pPr>
      <w:numPr>
        <w:numId w:val="11"/>
      </w:numPr>
    </w:pPr>
  </w:style>
  <w:style w:type="paragraph" w:styleId="Titel">
    <w:name w:val="Title"/>
    <w:basedOn w:val="Standaard"/>
    <w:next w:val="Standaard"/>
    <w:link w:val="TitelChar"/>
    <w:uiPriority w:val="10"/>
    <w:rsid w:val="00072D5E"/>
    <w:pPr>
      <w:spacing w:after="12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72D5E"/>
    <w:rPr>
      <w:rFonts w:eastAsiaTheme="majorEastAsia" w:cstheme="majorBidi"/>
      <w:b/>
      <w:spacing w:val="-10"/>
      <w:kern w:val="28"/>
      <w:sz w:val="56"/>
      <w:szCs w:val="56"/>
    </w:rPr>
  </w:style>
  <w:style w:type="paragraph" w:styleId="Inhopg1">
    <w:name w:val="toc 1"/>
    <w:basedOn w:val="Standaard"/>
    <w:next w:val="Standaard"/>
    <w:autoRedefine/>
    <w:uiPriority w:val="39"/>
    <w:unhideWhenUsed/>
    <w:rsid w:val="00DC4F65"/>
    <w:pPr>
      <w:tabs>
        <w:tab w:val="left" w:pos="0"/>
        <w:tab w:val="right" w:pos="8494"/>
      </w:tabs>
      <w:spacing w:after="80"/>
      <w:ind w:left="-284"/>
    </w:pPr>
    <w:rPr>
      <w:rFonts w:asciiTheme="minorHAnsi" w:hAnsiTheme="minorHAnsi"/>
      <w:b/>
      <w:noProof/>
      <w:sz w:val="22"/>
    </w:rPr>
  </w:style>
  <w:style w:type="paragraph" w:styleId="Inhopg2">
    <w:name w:val="toc 2"/>
    <w:basedOn w:val="Standaard"/>
    <w:next w:val="Standaard"/>
    <w:autoRedefine/>
    <w:uiPriority w:val="39"/>
    <w:unhideWhenUsed/>
    <w:rsid w:val="00973C72"/>
    <w:pPr>
      <w:tabs>
        <w:tab w:val="left" w:pos="284"/>
        <w:tab w:val="right" w:pos="8494"/>
      </w:tabs>
      <w:spacing w:after="80"/>
      <w:ind w:right="284"/>
    </w:pPr>
    <w:rPr>
      <w:sz w:val="22"/>
    </w:rPr>
  </w:style>
  <w:style w:type="paragraph" w:styleId="Kopvaninhoudsopgave">
    <w:name w:val="TOC Heading"/>
    <w:basedOn w:val="Standaard"/>
    <w:next w:val="Standaard"/>
    <w:uiPriority w:val="39"/>
    <w:unhideWhenUsed/>
    <w:qFormat/>
    <w:rsid w:val="0028429F"/>
    <w:pPr>
      <w:numPr>
        <w:numId w:val="16"/>
      </w:numPr>
      <w:spacing w:after="120"/>
    </w:pPr>
    <w:rPr>
      <w:b/>
      <w:sz w:val="40"/>
    </w:rPr>
  </w:style>
  <w:style w:type="paragraph" w:styleId="Inhopg3">
    <w:name w:val="toc 3"/>
    <w:basedOn w:val="Standaard"/>
    <w:next w:val="Standaard"/>
    <w:autoRedefine/>
    <w:uiPriority w:val="39"/>
    <w:unhideWhenUsed/>
    <w:rsid w:val="0028429F"/>
    <w:pPr>
      <w:spacing w:after="100"/>
      <w:ind w:left="567"/>
    </w:pPr>
    <w:rPr>
      <w:sz w:val="22"/>
    </w:rPr>
  </w:style>
  <w:style w:type="paragraph" w:customStyle="1" w:styleId="Zwartetekst">
    <w:name w:val="Zwarte tekst"/>
    <w:basedOn w:val="Standaard"/>
    <w:rsid w:val="00F119D0"/>
    <w:rPr>
      <w:color w:val="000000" w:themeColor="text1"/>
      <w:lang w:val="en-GB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346FF"/>
    <w:rPr>
      <w:rFonts w:asciiTheme="minorHAnsi" w:eastAsiaTheme="majorEastAsia" w:hAnsiTheme="minorHAnsi" w:cstheme="majorBidi"/>
      <w:i/>
      <w:iCs/>
      <w:color w:val="C3B58B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346FF"/>
    <w:rPr>
      <w:rFonts w:asciiTheme="minorHAnsi" w:eastAsiaTheme="majorEastAsia" w:hAnsiTheme="minorHAnsi" w:cstheme="majorBidi"/>
      <w:color w:val="C3B58B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346F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346F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346F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346FF"/>
    <w:rPr>
      <w:rFonts w:asciiTheme="minorHAnsi" w:eastAsiaTheme="majorEastAsia" w:hAnsiTheme="minorHAnsi" w:cstheme="majorBidi"/>
      <w:color w:val="272727" w:themeColor="text1" w:themeTint="D8"/>
    </w:rPr>
  </w:style>
  <w:style w:type="paragraph" w:styleId="Ondertitel">
    <w:name w:val="Subtitle"/>
    <w:basedOn w:val="Standaard"/>
    <w:next w:val="Standaard"/>
    <w:link w:val="OndertitelChar"/>
    <w:uiPriority w:val="11"/>
    <w:rsid w:val="001346F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346F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rsid w:val="001346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346FF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rsid w:val="001346FF"/>
    <w:rPr>
      <w:i/>
      <w:iCs/>
      <w:color w:val="C3B58B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1346FF"/>
    <w:pPr>
      <w:pBdr>
        <w:top w:val="single" w:sz="4" w:space="10" w:color="C3B58B" w:themeColor="accent1" w:themeShade="BF"/>
        <w:bottom w:val="single" w:sz="4" w:space="10" w:color="C3B58B" w:themeColor="accent1" w:themeShade="BF"/>
      </w:pBdr>
      <w:spacing w:before="360" w:after="360"/>
      <w:ind w:left="864" w:right="864"/>
      <w:jc w:val="center"/>
    </w:pPr>
    <w:rPr>
      <w:i/>
      <w:iCs/>
      <w:color w:val="C3B58B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346FF"/>
    <w:rPr>
      <w:i/>
      <w:iCs/>
      <w:color w:val="C3B58B" w:themeColor="accent1" w:themeShade="BF"/>
    </w:rPr>
  </w:style>
  <w:style w:type="character" w:styleId="Intensieveverwijzing">
    <w:name w:val="Intense Reference"/>
    <w:basedOn w:val="Standaardalinea-lettertype"/>
    <w:uiPriority w:val="32"/>
    <w:rsid w:val="001346FF"/>
    <w:rPr>
      <w:b/>
      <w:bCs/>
      <w:smallCaps/>
      <w:color w:val="C3B58B" w:themeColor="accent1" w:themeShade="BF"/>
      <w:spacing w:val="5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1346F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346FF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346FF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346F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346FF"/>
    <w:rPr>
      <w:b/>
      <w:bCs/>
    </w:rPr>
  </w:style>
  <w:style w:type="paragraph" w:styleId="Revisie">
    <w:name w:val="Revision"/>
    <w:hidden/>
    <w:uiPriority w:val="99"/>
    <w:semiHidden/>
    <w:rsid w:val="003A06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TappanNL/" TargetMode="External"/><Relationship Id="rId2" Type="http://schemas.openxmlformats.org/officeDocument/2006/relationships/hyperlink" Target="https://nl.linkedin.com/company/tappan-communicatie" TargetMode="External"/><Relationship Id="rId1" Type="http://schemas.openxmlformats.org/officeDocument/2006/relationships/hyperlink" Target="https://www.instagram.com/tappannl/" TargetMode="External"/><Relationship Id="rId4" Type="http://schemas.openxmlformats.org/officeDocument/2006/relationships/hyperlink" Target="https://twitter.com/tappann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Tappan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EAE5D6"/>
      </a:accent1>
      <a:accent2>
        <a:srgbClr val="E9425C"/>
      </a:accent2>
      <a:accent3>
        <a:srgbClr val="00ACB1"/>
      </a:accent3>
      <a:accent4>
        <a:srgbClr val="FFDA2D"/>
      </a:accent4>
      <a:accent5>
        <a:srgbClr val="7A706B"/>
      </a:accent5>
      <a:accent6>
        <a:srgbClr val="A1A1A1"/>
      </a:accent6>
      <a:hlink>
        <a:srgbClr val="000000"/>
      </a:hlink>
      <a:folHlink>
        <a:srgbClr val="00000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8c79e9-2c95-4ffa-9fae-55f86abdea63">
      <Terms xmlns="http://schemas.microsoft.com/office/infopath/2007/PartnerControls"/>
    </lcf76f155ced4ddcb4097134ff3c332f>
    <TaxCatchAll xmlns="d227edda-b048-4443-82e6-7a7a6a098c2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D65E883BB1C4CA864371F2AF490CB" ma:contentTypeVersion="23" ma:contentTypeDescription="Een nieuw document maken." ma:contentTypeScope="" ma:versionID="231a59323ced68f51297036001c33f9b">
  <xsd:schema xmlns:xsd="http://www.w3.org/2001/XMLSchema" xmlns:xs="http://www.w3.org/2001/XMLSchema" xmlns:p="http://schemas.microsoft.com/office/2006/metadata/properties" xmlns:ns2="698c79e9-2c95-4ffa-9fae-55f86abdea63" xmlns:ns3="d227edda-b048-4443-82e6-7a7a6a098c27" targetNamespace="http://schemas.microsoft.com/office/2006/metadata/properties" ma:root="true" ma:fieldsID="6aac3ce2ed25752473c31b2d2b21a55a" ns2:_="" ns3:_="">
    <xsd:import namespace="698c79e9-2c95-4ffa-9fae-55f86abdea63"/>
    <xsd:import namespace="d227edda-b048-4443-82e6-7a7a6a098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c79e9-2c95-4ffa-9fae-55f86abde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ed9a5462-fedf-4b15-83e9-fbfb8e594e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7edda-b048-4443-82e6-7a7a6a098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3e94b32-1b75-4d5b-8011-f6bf23326397}" ma:internalName="TaxCatchAll" ma:showField="CatchAllData" ma:web="d227edda-b048-4443-82e6-7a7a6a098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615A86-55BA-4D4A-832E-3F54372C4C1B}">
  <ds:schemaRefs>
    <ds:schemaRef ds:uri="http://schemas.microsoft.com/office/2006/metadata/properties"/>
    <ds:schemaRef ds:uri="http://schemas.microsoft.com/office/infopath/2007/PartnerControls"/>
    <ds:schemaRef ds:uri="698c79e9-2c95-4ffa-9fae-55f86abdea63"/>
    <ds:schemaRef ds:uri="d227edda-b048-4443-82e6-7a7a6a098c27"/>
  </ds:schemaRefs>
</ds:datastoreItem>
</file>

<file path=customXml/itemProps3.xml><?xml version="1.0" encoding="utf-8"?>
<ds:datastoreItem xmlns:ds="http://schemas.openxmlformats.org/officeDocument/2006/customXml" ds:itemID="{954307E3-B74B-4636-821B-F252546152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313121-F3D5-4B1E-94E8-86ECF9A88E6D}"/>
</file>

<file path=customXml/itemProps5.xml><?xml version="1.0" encoding="utf-8"?>
<ds:datastoreItem xmlns:ds="http://schemas.openxmlformats.org/officeDocument/2006/customXml" ds:itemID="{1C73FC81-FD3D-1847-B9E0-E9F215FCF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Lenters</dc:creator>
  <cp:keywords/>
  <dc:description/>
  <cp:lastModifiedBy>Merel Verbrugge</cp:lastModifiedBy>
  <cp:revision>2</cp:revision>
  <dcterms:created xsi:type="dcterms:W3CDTF">2025-09-25T14:32:00Z</dcterms:created>
  <dcterms:modified xsi:type="dcterms:W3CDTF">2025-09-25T14:32:00Z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0x0101006D5D65E883BB1C4CA864371F2AF490CB</vt:lpwstr>
  </property>
  <property fmtid="{D5CDD505-2E9C-101B-9397-08002B2CF9AE}" pid="3" name="MediaServiceImageTags">
    <vt:lpwstr/>
  </property>
</Properties>
</file>